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1360" w14:textId="0A538AFC" w:rsidR="00556BD2" w:rsidRDefault="002D0837" w:rsidP="00556BD2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Załącznik nr 1</w:t>
      </w:r>
      <w:r w:rsidR="007F2954">
        <w:rPr>
          <w:rFonts w:ascii="Calibri Light" w:hAnsi="Calibri Light" w:cs="Calibri"/>
          <w:sz w:val="20"/>
          <w:szCs w:val="20"/>
        </w:rPr>
        <w:t>8</w:t>
      </w:r>
      <w:r w:rsidR="00556BD2" w:rsidRPr="00646BDC">
        <w:rPr>
          <w:rFonts w:ascii="Calibri Light" w:hAnsi="Calibri Light" w:cs="Calibri"/>
          <w:sz w:val="20"/>
          <w:szCs w:val="20"/>
        </w:rPr>
        <w:t xml:space="preserve"> do </w:t>
      </w:r>
      <w:r w:rsidR="005057B1" w:rsidRPr="005057B1">
        <w:rPr>
          <w:rFonts w:ascii="Calibri Light" w:hAnsi="Calibri Light" w:cs="Calibri"/>
          <w:sz w:val="20"/>
          <w:szCs w:val="20"/>
        </w:rPr>
        <w:t>P</w:t>
      </w:r>
      <w:r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50D0D0D7" w14:textId="48CF6296" w:rsidR="006F3DC5" w:rsidRPr="00281C64" w:rsidRDefault="006F3DC5" w:rsidP="006F3DC5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ins w:id="0" w:author="esnazyk" w:date="2024-08-08T15:11:00Z">
        <w:r w:rsidR="00C007A4">
          <w:rPr>
            <w:i/>
            <w:sz w:val="18"/>
          </w:rPr>
          <w:t>3</w:t>
        </w:r>
      </w:ins>
      <w:del w:id="1" w:author="esnazyk" w:date="2024-08-08T15:11:00Z">
        <w:r w:rsidRPr="00281C64" w:rsidDel="00C007A4">
          <w:rPr>
            <w:i/>
            <w:sz w:val="18"/>
          </w:rPr>
          <w:delText>2</w:delText>
        </w:r>
      </w:del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5:11:00Z">
        <w:r w:rsidDel="00C007A4">
          <w:rPr>
            <w:i/>
            <w:sz w:val="18"/>
          </w:rPr>
          <w:delText>I</w:delText>
        </w:r>
      </w:del>
      <w:r>
        <w:rPr>
          <w:i/>
          <w:sz w:val="18"/>
        </w:rPr>
        <w:t>X</w:t>
      </w:r>
      <w:ins w:id="3" w:author="esnazyk" w:date="2024-08-08T15:11:00Z">
        <w:r w:rsidR="00C007A4">
          <w:rPr>
            <w:i/>
            <w:sz w:val="18"/>
          </w:rPr>
          <w:t>XI</w:t>
        </w:r>
      </w:ins>
      <w:r>
        <w:rPr>
          <w:i/>
          <w:sz w:val="18"/>
        </w:rPr>
        <w:t>/8</w:t>
      </w:r>
      <w:ins w:id="4" w:author="esnazyk" w:date="2024-08-08T15:12:00Z">
        <w:r w:rsidR="00C007A4">
          <w:rPr>
            <w:i/>
            <w:sz w:val="18"/>
          </w:rPr>
          <w:t>5</w:t>
        </w:r>
      </w:ins>
      <w:del w:id="5" w:author="esnazyk" w:date="2024-08-08T15:12:00Z">
        <w:r w:rsidDel="00C007A4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5:12:00Z">
        <w:r w:rsidDel="00C007A4">
          <w:rPr>
            <w:i/>
            <w:sz w:val="18"/>
          </w:rPr>
          <w:delText>19.04</w:delText>
        </w:r>
      </w:del>
      <w:ins w:id="7" w:author="esnazyk" w:date="2024-08-08T15:12:00Z">
        <w:r w:rsidR="00C007A4">
          <w:rPr>
            <w:i/>
            <w:sz w:val="18"/>
          </w:rPr>
          <w:t>08.08</w:t>
        </w:r>
      </w:ins>
      <w:bookmarkStart w:id="8" w:name="_GoBack"/>
      <w:bookmarkEnd w:id="8"/>
      <w:r w:rsidRPr="00281C64">
        <w:rPr>
          <w:i/>
          <w:sz w:val="18"/>
        </w:rPr>
        <w:t>.2024 r.</w:t>
      </w:r>
    </w:p>
    <w:p w14:paraId="5B3C6AA6" w14:textId="77777777" w:rsidR="00556BD2" w:rsidRPr="00646BDC" w:rsidRDefault="00556BD2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529EA6F5" w14:textId="02780661" w:rsidR="004737D8" w:rsidRPr="00646BDC" w:rsidRDefault="0074418D" w:rsidP="004737D8">
      <w:pPr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646BDC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2D0837">
        <w:rPr>
          <w:rStyle w:val="Pogrubienie"/>
          <w:rFonts w:ascii="Calibri Light" w:hAnsi="Calibri Light" w:cs="Calibri"/>
          <w:sz w:val="32"/>
          <w:szCs w:val="32"/>
        </w:rPr>
        <w:t>OCENIONYCH ZADAŃ</w:t>
      </w:r>
      <w:r w:rsidR="00B87A37" w:rsidRPr="00646BDC">
        <w:rPr>
          <w:rStyle w:val="Pogrubienie"/>
          <w:rFonts w:ascii="Calibri Light" w:hAnsi="Calibri Light" w:cs="Calibri"/>
          <w:sz w:val="32"/>
          <w:szCs w:val="32"/>
        </w:rPr>
        <w:t xml:space="preserve"> </w:t>
      </w:r>
    </w:p>
    <w:p w14:paraId="2B77DC86" w14:textId="77777777" w:rsidR="004737D8" w:rsidRPr="00646BDC" w:rsidRDefault="004737D8" w:rsidP="004737D8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9553C3D" w14:textId="77777777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15F4B0FA" w14:textId="57B7C8E8" w:rsidR="00556BD2" w:rsidRPr="00646BDC" w:rsidRDefault="00556BD2" w:rsidP="00556BD2">
      <w:pPr>
        <w:rPr>
          <w:rFonts w:ascii="Calibri Light" w:hAnsi="Calibri Light" w:cs="Calibri Light"/>
          <w:b/>
          <w:bCs/>
          <w:sz w:val="22"/>
          <w:szCs w:val="22"/>
        </w:rPr>
      </w:pPr>
      <w:r w:rsidRPr="00646BDC">
        <w:rPr>
          <w:rFonts w:ascii="Calibri Light" w:hAnsi="Calibri Light" w:cs="Calibri Light"/>
          <w:b/>
          <w:bCs/>
          <w:sz w:val="22"/>
          <w:szCs w:val="22"/>
        </w:rPr>
        <w:t>Nazwa interwencji PS WPR</w:t>
      </w:r>
      <w:del w:id="9" w:author="esnazyk" w:date="2024-08-08T15:11:00Z">
        <w:r w:rsidRPr="00646BDC" w:rsidDel="00C007A4">
          <w:rPr>
            <w:rFonts w:ascii="Calibri Light" w:hAnsi="Calibri Light" w:cs="Calibri Light"/>
            <w:b/>
            <w:bCs/>
            <w:sz w:val="22"/>
            <w:szCs w:val="22"/>
          </w:rPr>
          <w:delText>/priorytet i cel FEW:</w:delText>
        </w:r>
      </w:del>
      <w:ins w:id="10" w:author="esnazyk" w:date="2024-08-08T15:11:00Z">
        <w:r w:rsidR="00C007A4">
          <w:rPr>
            <w:rFonts w:ascii="Calibri Light" w:hAnsi="Calibri Light" w:cs="Calibri Light"/>
            <w:b/>
            <w:bCs/>
            <w:sz w:val="22"/>
            <w:szCs w:val="22"/>
          </w:rPr>
          <w:t>:</w:t>
        </w:r>
      </w:ins>
      <w:r w:rsidRPr="00646BDC">
        <w:rPr>
          <w:rFonts w:ascii="Calibri Light" w:hAnsi="Calibri Light" w:cs="Calibri Light"/>
          <w:b/>
          <w:bCs/>
          <w:sz w:val="22"/>
          <w:szCs w:val="22"/>
        </w:rPr>
        <w:t xml:space="preserve"> ………………………………………</w:t>
      </w:r>
    </w:p>
    <w:p w14:paraId="67361EDD" w14:textId="0D0F8634" w:rsidR="00556BD2" w:rsidRPr="00646BDC" w:rsidRDefault="002D0837" w:rsidP="00556BD2">
      <w:pPr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Konkurs na wybór grantobiorców</w:t>
      </w:r>
      <w:r w:rsidR="00556BD2" w:rsidRPr="00646BDC">
        <w:rPr>
          <w:rFonts w:ascii="Calibri Light" w:hAnsi="Calibri Light" w:cs="Calibri Light"/>
          <w:b/>
          <w:sz w:val="22"/>
          <w:szCs w:val="22"/>
        </w:rPr>
        <w:t xml:space="preserve"> nr  …………………..</w:t>
      </w:r>
    </w:p>
    <w:p w14:paraId="224AFF65" w14:textId="77777777" w:rsidR="00556BD2" w:rsidRPr="00646BDC" w:rsidRDefault="00556BD2" w:rsidP="00556BD2">
      <w:pPr>
        <w:rPr>
          <w:rFonts w:ascii="Calibri Light" w:hAnsi="Calibri Light" w:cs="Calibri Light"/>
          <w:b/>
          <w:sz w:val="22"/>
          <w:szCs w:val="22"/>
        </w:rPr>
      </w:pPr>
      <w:r w:rsidRPr="00646BDC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3B679F89" w14:textId="77777777" w:rsidR="004737D8" w:rsidRPr="00646BDC" w:rsidRDefault="004737D8" w:rsidP="004737D8">
      <w:pPr>
        <w:rPr>
          <w:rStyle w:val="Pogrubienie"/>
          <w:rFonts w:ascii="Calibri Light" w:hAnsi="Calibri Light" w:cs="Calibri"/>
          <w:sz w:val="26"/>
          <w:szCs w:val="26"/>
        </w:rPr>
      </w:pPr>
    </w:p>
    <w:tbl>
      <w:tblPr>
        <w:tblW w:w="452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019"/>
        <w:gridCol w:w="2127"/>
        <w:gridCol w:w="2064"/>
        <w:gridCol w:w="1698"/>
        <w:gridCol w:w="1537"/>
        <w:gridCol w:w="1537"/>
        <w:gridCol w:w="1653"/>
      </w:tblGrid>
      <w:tr w:rsidR="00FF5FB0" w:rsidRPr="00646BDC" w14:paraId="0C2DD7F2" w14:textId="77777777" w:rsidTr="00FF5FB0">
        <w:trPr>
          <w:trHeight w:val="622"/>
          <w:jc w:val="center"/>
        </w:trPr>
        <w:tc>
          <w:tcPr>
            <w:tcW w:w="200" w:type="pct"/>
            <w:shd w:val="clear" w:color="auto" w:fill="D9D9D9"/>
            <w:vAlign w:val="center"/>
          </w:tcPr>
          <w:p w14:paraId="1160109B" w14:textId="77777777" w:rsidR="00FF5FB0" w:rsidRPr="00646BDC" w:rsidRDefault="00FF5FB0" w:rsidP="00B87A37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767" w:type="pct"/>
            <w:shd w:val="clear" w:color="auto" w:fill="D9D9D9"/>
            <w:vAlign w:val="center"/>
          </w:tcPr>
          <w:p w14:paraId="552C3863" w14:textId="77777777" w:rsidR="00FF5FB0" w:rsidRPr="00B416ED" w:rsidRDefault="00FF5FB0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Data i godz. złożenia wniosku/</w:t>
            </w:r>
          </w:p>
          <w:p w14:paraId="2D69C8E0" w14:textId="1C7C1AFD" w:rsidR="00FF5FB0" w:rsidRPr="00646BDC" w:rsidRDefault="00FF5FB0" w:rsidP="00B416ED">
            <w:pPr>
              <w:ind w:left="-57" w:right="-109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416ED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808" w:type="pct"/>
            <w:shd w:val="clear" w:color="auto" w:fill="D9D9D9"/>
            <w:vAlign w:val="center"/>
          </w:tcPr>
          <w:p w14:paraId="3F46A786" w14:textId="77777777" w:rsidR="00FF5FB0" w:rsidRPr="00646BDC" w:rsidRDefault="00FF5FB0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4E4C068D" w14:textId="0085C7DD" w:rsidR="00FF5FB0" w:rsidRPr="00646BDC" w:rsidRDefault="00FF5FB0" w:rsidP="00627878">
            <w:pPr>
              <w:ind w:left="-172" w:right="-220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Nazwa Grantobiorcy</w:t>
            </w:r>
          </w:p>
        </w:tc>
        <w:tc>
          <w:tcPr>
            <w:tcW w:w="784" w:type="pct"/>
            <w:shd w:val="clear" w:color="auto" w:fill="D9D9D9"/>
            <w:vAlign w:val="center"/>
          </w:tcPr>
          <w:p w14:paraId="55A42C82" w14:textId="32E9BF6B" w:rsidR="00FF5FB0" w:rsidRPr="00646BDC" w:rsidRDefault="00FF5FB0" w:rsidP="00EF651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645" w:type="pct"/>
            <w:shd w:val="clear" w:color="auto" w:fill="D9D9D9"/>
            <w:vAlign w:val="center"/>
          </w:tcPr>
          <w:p w14:paraId="164C568A" w14:textId="6D8CD93A" w:rsidR="00FF5FB0" w:rsidRPr="00646BDC" w:rsidRDefault="00FF5FB0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20"/>
                <w:szCs w:val="20"/>
              </w:rPr>
              <w:t>Wnioskowana kwota grantu</w:t>
            </w:r>
          </w:p>
          <w:p w14:paraId="09A0A169" w14:textId="6890EB8C" w:rsidR="00FF5FB0" w:rsidRPr="00646BDC" w:rsidRDefault="00FF5FB0" w:rsidP="00EF651E">
            <w:pPr>
              <w:ind w:left="24" w:right="-18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84" w:type="pct"/>
            <w:shd w:val="clear" w:color="auto" w:fill="D9D9D9"/>
            <w:vAlign w:val="center"/>
          </w:tcPr>
          <w:p w14:paraId="6F3CDA50" w14:textId="0E6ACB57" w:rsidR="00FF5FB0" w:rsidRPr="00646BDC" w:rsidRDefault="00FF5FB0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Ustalona kwota </w:t>
            </w:r>
            <w:r>
              <w:rPr>
                <w:rFonts w:ascii="Calibri Light" w:hAnsi="Calibri Light" w:cs="Calibri"/>
                <w:b/>
                <w:sz w:val="20"/>
                <w:szCs w:val="20"/>
              </w:rPr>
              <w:t>grantu</w:t>
            </w:r>
          </w:p>
          <w:p w14:paraId="673BA691" w14:textId="595E99A6" w:rsidR="00FF5FB0" w:rsidRPr="00646BDC" w:rsidRDefault="00FF5FB0" w:rsidP="00BB71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84" w:type="pct"/>
            <w:shd w:val="clear" w:color="auto" w:fill="D9D9D9"/>
            <w:vAlign w:val="center"/>
          </w:tcPr>
          <w:p w14:paraId="725CF23D" w14:textId="74F7CDC9" w:rsidR="00FF5FB0" w:rsidRPr="00646BDC" w:rsidRDefault="00FF5FB0" w:rsidP="00646BDC">
            <w:pPr>
              <w:ind w:right="-44"/>
              <w:jc w:val="center"/>
              <w:rPr>
                <w:rFonts w:ascii="Calibri Light" w:hAnsi="Calibri Light" w:cs="Calibri"/>
                <w:b/>
                <w:strike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Liczba uzyskanych punktów</w:t>
            </w:r>
          </w:p>
        </w:tc>
        <w:tc>
          <w:tcPr>
            <w:tcW w:w="628" w:type="pct"/>
            <w:shd w:val="clear" w:color="auto" w:fill="D9D9D9"/>
            <w:vAlign w:val="center"/>
          </w:tcPr>
          <w:p w14:paraId="72C5F7BB" w14:textId="77777777" w:rsidR="00FF5FB0" w:rsidRPr="00646BDC" w:rsidRDefault="00FF5FB0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mieści się </w:t>
            </w:r>
          </w:p>
          <w:p w14:paraId="2FBDBE97" w14:textId="70D90742" w:rsidR="00FF5FB0" w:rsidRPr="00646BDC" w:rsidRDefault="00FF5FB0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w limicie środków</w:t>
            </w:r>
          </w:p>
          <w:p w14:paraId="1D4571DC" w14:textId="77777777" w:rsidR="00FF5FB0" w:rsidRPr="00646BDC" w:rsidRDefault="00FF5FB0" w:rsidP="00EF651E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46BDC">
              <w:rPr>
                <w:rFonts w:ascii="Calibri Light" w:hAnsi="Calibri Light" w:cs="Calibri"/>
                <w:b/>
                <w:sz w:val="20"/>
                <w:szCs w:val="20"/>
              </w:rPr>
              <w:t>(TAK/NIE)</w:t>
            </w:r>
          </w:p>
        </w:tc>
      </w:tr>
      <w:tr w:rsidR="00FF5FB0" w:rsidRPr="00646BDC" w14:paraId="309DCC75" w14:textId="77777777" w:rsidTr="00FF5FB0">
        <w:trPr>
          <w:trHeight w:val="1030"/>
          <w:jc w:val="center"/>
        </w:trPr>
        <w:tc>
          <w:tcPr>
            <w:tcW w:w="200" w:type="pct"/>
            <w:vAlign w:val="center"/>
          </w:tcPr>
          <w:p w14:paraId="55C21C48" w14:textId="77777777" w:rsidR="00FF5FB0" w:rsidRPr="00646BDC" w:rsidRDefault="00FF5FB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1</w:t>
            </w:r>
          </w:p>
        </w:tc>
        <w:tc>
          <w:tcPr>
            <w:tcW w:w="767" w:type="pct"/>
            <w:vAlign w:val="center"/>
          </w:tcPr>
          <w:p w14:paraId="12C3C6EF" w14:textId="77777777" w:rsidR="00FF5FB0" w:rsidRPr="00646BDC" w:rsidRDefault="00FF5FB0" w:rsidP="00B87A37">
            <w:pPr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BB36AF4" w14:textId="77777777" w:rsidR="00FF5FB0" w:rsidRPr="00646BDC" w:rsidRDefault="00FF5FB0" w:rsidP="003B07A2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84" w:type="pct"/>
            <w:vAlign w:val="center"/>
          </w:tcPr>
          <w:p w14:paraId="2D1B1252" w14:textId="77777777" w:rsidR="00FF5FB0" w:rsidRPr="00646BDC" w:rsidRDefault="00FF5FB0" w:rsidP="00A81EF9">
            <w:pPr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029A9B0D" w14:textId="77777777" w:rsidR="00FF5FB0" w:rsidRPr="00646BDC" w:rsidRDefault="00FF5FB0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84" w:type="pct"/>
          </w:tcPr>
          <w:p w14:paraId="0CEB9285" w14:textId="77777777" w:rsidR="00FF5FB0" w:rsidRPr="00646BDC" w:rsidRDefault="00FF5FB0" w:rsidP="00EA1EEC">
            <w:pPr>
              <w:jc w:val="center"/>
            </w:pPr>
          </w:p>
        </w:tc>
        <w:tc>
          <w:tcPr>
            <w:tcW w:w="584" w:type="pct"/>
            <w:vAlign w:val="center"/>
          </w:tcPr>
          <w:p w14:paraId="003AEB3D" w14:textId="439BEDEB" w:rsidR="00FF5FB0" w:rsidRPr="00646BDC" w:rsidRDefault="00FF5FB0" w:rsidP="00EA1EEC">
            <w:pPr>
              <w:jc w:val="center"/>
            </w:pPr>
          </w:p>
        </w:tc>
        <w:tc>
          <w:tcPr>
            <w:tcW w:w="628" w:type="pct"/>
            <w:vAlign w:val="center"/>
          </w:tcPr>
          <w:p w14:paraId="6F5F2866" w14:textId="77777777" w:rsidR="00FF5FB0" w:rsidRPr="00646BDC" w:rsidRDefault="00FF5FB0" w:rsidP="006B3EF8">
            <w:pPr>
              <w:jc w:val="center"/>
              <w:rPr>
                <w:rFonts w:ascii="Calibri Light" w:hAnsi="Calibri Light" w:cs="Calibri"/>
                <w:b/>
              </w:rPr>
            </w:pPr>
          </w:p>
        </w:tc>
      </w:tr>
      <w:tr w:rsidR="00FF5FB0" w:rsidRPr="00646BDC" w14:paraId="270F88C7" w14:textId="77777777" w:rsidTr="00FF5FB0">
        <w:trPr>
          <w:trHeight w:val="1030"/>
          <w:jc w:val="center"/>
        </w:trPr>
        <w:tc>
          <w:tcPr>
            <w:tcW w:w="200" w:type="pct"/>
            <w:tcBorders>
              <w:top w:val="single" w:sz="4" w:space="0" w:color="000000"/>
            </w:tcBorders>
            <w:vAlign w:val="center"/>
          </w:tcPr>
          <w:p w14:paraId="30B97474" w14:textId="77777777" w:rsidR="00FF5FB0" w:rsidRPr="00646BDC" w:rsidRDefault="00FF5FB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2</w:t>
            </w:r>
          </w:p>
        </w:tc>
        <w:tc>
          <w:tcPr>
            <w:tcW w:w="767" w:type="pct"/>
            <w:tcBorders>
              <w:top w:val="single" w:sz="4" w:space="0" w:color="000000"/>
            </w:tcBorders>
            <w:vAlign w:val="center"/>
          </w:tcPr>
          <w:p w14:paraId="55B558B6" w14:textId="77777777" w:rsidR="00FF5FB0" w:rsidRPr="00646BDC" w:rsidRDefault="00FF5FB0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808" w:type="pct"/>
            <w:tcBorders>
              <w:top w:val="single" w:sz="4" w:space="0" w:color="000000"/>
            </w:tcBorders>
            <w:vAlign w:val="center"/>
          </w:tcPr>
          <w:p w14:paraId="29191E67" w14:textId="77777777" w:rsidR="00FF5FB0" w:rsidRPr="00646BDC" w:rsidRDefault="00FF5FB0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84" w:type="pct"/>
            <w:tcBorders>
              <w:top w:val="single" w:sz="4" w:space="0" w:color="000000"/>
            </w:tcBorders>
            <w:vAlign w:val="center"/>
          </w:tcPr>
          <w:p w14:paraId="43B0188E" w14:textId="77777777" w:rsidR="00FF5FB0" w:rsidRPr="00646BDC" w:rsidRDefault="00FF5FB0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45" w:type="pct"/>
            <w:tcBorders>
              <w:top w:val="single" w:sz="4" w:space="0" w:color="000000"/>
            </w:tcBorders>
            <w:vAlign w:val="center"/>
          </w:tcPr>
          <w:p w14:paraId="55AACFD5" w14:textId="77777777" w:rsidR="00FF5FB0" w:rsidRPr="00646BDC" w:rsidRDefault="00FF5FB0" w:rsidP="00D65E2A">
            <w:pPr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</w:tcBorders>
          </w:tcPr>
          <w:p w14:paraId="4E7FBBD4" w14:textId="77777777" w:rsidR="00FF5FB0" w:rsidRPr="00646BDC" w:rsidRDefault="00FF5FB0" w:rsidP="00EA1EEC">
            <w:pPr>
              <w:jc w:val="center"/>
            </w:pPr>
          </w:p>
        </w:tc>
        <w:tc>
          <w:tcPr>
            <w:tcW w:w="584" w:type="pct"/>
            <w:tcBorders>
              <w:top w:val="single" w:sz="4" w:space="0" w:color="000000"/>
            </w:tcBorders>
            <w:vAlign w:val="center"/>
          </w:tcPr>
          <w:p w14:paraId="14F40CD3" w14:textId="23C21370" w:rsidR="00FF5FB0" w:rsidRPr="00646BDC" w:rsidRDefault="00FF5FB0" w:rsidP="00EA1EEC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000000"/>
            </w:tcBorders>
            <w:vAlign w:val="center"/>
          </w:tcPr>
          <w:p w14:paraId="719CCA73" w14:textId="77777777" w:rsidR="00FF5FB0" w:rsidRPr="00646BDC" w:rsidRDefault="00FF5FB0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  <w:tr w:rsidR="00FF5FB0" w:rsidRPr="00646BDC" w14:paraId="0EB9DE7F" w14:textId="77777777" w:rsidTr="00FF5FB0">
        <w:trPr>
          <w:trHeight w:val="1073"/>
          <w:jc w:val="center"/>
        </w:trPr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FEFC75" w14:textId="77777777" w:rsidR="00FF5FB0" w:rsidRPr="00646BDC" w:rsidRDefault="00FF5FB0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  <w:r w:rsidRPr="00646BDC">
              <w:rPr>
                <w:rFonts w:ascii="Calibri Light" w:hAnsi="Calibri Light" w:cs="Calibri"/>
                <w:sz w:val="21"/>
                <w:szCs w:val="21"/>
              </w:rPr>
              <w:t>3</w:t>
            </w:r>
          </w:p>
        </w:tc>
        <w:tc>
          <w:tcPr>
            <w:tcW w:w="76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27D6E3" w14:textId="77777777" w:rsidR="00FF5FB0" w:rsidRPr="00646BDC" w:rsidRDefault="00FF5FB0" w:rsidP="00B87A37">
            <w:pPr>
              <w:pStyle w:val="Zwykytekst"/>
              <w:ind w:left="-57" w:right="-109"/>
              <w:jc w:val="center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80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6BC01F" w14:textId="77777777" w:rsidR="00FF5FB0" w:rsidRPr="00646BDC" w:rsidRDefault="00FF5FB0" w:rsidP="003B07A2">
            <w:pPr>
              <w:pStyle w:val="Zwykytekst"/>
              <w:ind w:left="-53" w:right="-14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3031" w14:textId="77777777" w:rsidR="00FF5FB0" w:rsidRPr="00646BDC" w:rsidRDefault="00FF5FB0" w:rsidP="00A81EF9">
            <w:pPr>
              <w:pStyle w:val="Zwykytekst"/>
              <w:ind w:right="-99"/>
              <w:rPr>
                <w:rFonts w:ascii="Calibri Light" w:hAnsi="Calibri Light" w:cs="Calibri"/>
                <w:sz w:val="21"/>
                <w:szCs w:val="21"/>
              </w:rPr>
            </w:pPr>
          </w:p>
        </w:tc>
        <w:tc>
          <w:tcPr>
            <w:tcW w:w="64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6393DB" w14:textId="77777777" w:rsidR="00FF5FB0" w:rsidRPr="00646BDC" w:rsidRDefault="00FF5FB0" w:rsidP="00D65E2A">
            <w:pPr>
              <w:pStyle w:val="Zwykytekst"/>
              <w:ind w:left="24" w:right="-18"/>
              <w:jc w:val="right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  <w:bottom w:val="single" w:sz="4" w:space="0" w:color="000000"/>
            </w:tcBorders>
          </w:tcPr>
          <w:p w14:paraId="0DB721AA" w14:textId="77777777" w:rsidR="00FF5FB0" w:rsidRPr="00646BDC" w:rsidRDefault="00FF5FB0" w:rsidP="00EA1EEC">
            <w:pPr>
              <w:jc w:val="center"/>
            </w:pPr>
          </w:p>
        </w:tc>
        <w:tc>
          <w:tcPr>
            <w:tcW w:w="58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2BFA0C" w14:textId="61F181E1" w:rsidR="00FF5FB0" w:rsidRPr="00646BDC" w:rsidRDefault="00FF5FB0" w:rsidP="00EA1EEC">
            <w:pPr>
              <w:jc w:val="center"/>
            </w:pPr>
          </w:p>
        </w:tc>
        <w:tc>
          <w:tcPr>
            <w:tcW w:w="62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246EC3" w14:textId="77777777" w:rsidR="00FF5FB0" w:rsidRPr="00646BDC" w:rsidRDefault="00FF5FB0" w:rsidP="006B3EF8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b/>
                <w:sz w:val="24"/>
                <w:szCs w:val="24"/>
              </w:rPr>
            </w:pPr>
          </w:p>
        </w:tc>
      </w:tr>
    </w:tbl>
    <w:p w14:paraId="0B9975B2" w14:textId="77777777" w:rsidR="0085764A" w:rsidRDefault="0085764A" w:rsidP="0085764A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052CF4D8" w14:textId="77777777" w:rsidR="00776BFC" w:rsidRPr="0085764A" w:rsidRDefault="00776BFC" w:rsidP="00776BFC">
      <w:pPr>
        <w:ind w:left="-426" w:right="-314"/>
        <w:jc w:val="both"/>
        <w:rPr>
          <w:rFonts w:ascii="Calibri Light" w:hAnsi="Calibri Light" w:cs="Calibri"/>
          <w:sz w:val="18"/>
        </w:rPr>
      </w:pPr>
    </w:p>
    <w:p w14:paraId="28B9C202" w14:textId="77777777" w:rsidR="00776BFC" w:rsidRDefault="00776BFC" w:rsidP="00776BFC">
      <w:pPr>
        <w:rPr>
          <w:rFonts w:ascii="Calibri" w:hAnsi="Calibri" w:cs="Calibri"/>
        </w:rPr>
      </w:pPr>
    </w:p>
    <w:p w14:paraId="6FBE315E" w14:textId="77777777" w:rsidR="00F0581D" w:rsidRPr="007F2954" w:rsidRDefault="00F0581D" w:rsidP="00F0581D">
      <w:pPr>
        <w:rPr>
          <w:rFonts w:ascii="Calibri Light" w:hAnsi="Calibri Light" w:cs="Calibri"/>
          <w:sz w:val="20"/>
          <w:szCs w:val="20"/>
        </w:rPr>
      </w:pPr>
      <w:r w:rsidRPr="007F2954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7F2954">
        <w:rPr>
          <w:rFonts w:ascii="Calibri Light" w:hAnsi="Calibri Light" w:cs="Calibri"/>
        </w:rPr>
        <w:t xml:space="preserve">, dn. </w:t>
      </w:r>
      <w:r w:rsidRPr="007F2954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7F2954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7F2954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7F2954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6E78E393" w14:textId="77777777" w:rsidR="00F0581D" w:rsidRDefault="00F0581D" w:rsidP="00F0581D">
      <w:pPr>
        <w:rPr>
          <w:rFonts w:ascii="Calibri Light" w:hAnsi="Calibri Light" w:cs="Calibri Light"/>
          <w:sz w:val="20"/>
          <w:szCs w:val="20"/>
        </w:rPr>
      </w:pPr>
      <w:r w:rsidRPr="007F2954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pieczątka LGD</w:t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"/>
          <w:sz w:val="16"/>
          <w:szCs w:val="12"/>
        </w:rPr>
        <w:tab/>
      </w:r>
      <w:r w:rsidRPr="007F2954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ECEAA47" w14:textId="0F2A95B6" w:rsidR="00071F54" w:rsidRPr="00776BFC" w:rsidRDefault="00071F54" w:rsidP="00F0581D">
      <w:pPr>
        <w:rPr>
          <w:rFonts w:ascii="Calibri Light" w:hAnsi="Calibri Light" w:cs="Calibri Light"/>
          <w:sz w:val="18"/>
        </w:rPr>
      </w:pPr>
    </w:p>
    <w:sectPr w:rsidR="00071F54" w:rsidRPr="00776BFC" w:rsidSect="0057582F">
      <w:headerReference w:type="default" r:id="rId8"/>
      <w:footerReference w:type="default" r:id="rId9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29FDE" w14:textId="77777777" w:rsidR="00246F45" w:rsidRDefault="00246F45" w:rsidP="00701201">
      <w:r>
        <w:separator/>
      </w:r>
    </w:p>
  </w:endnote>
  <w:endnote w:type="continuationSeparator" w:id="0">
    <w:p w14:paraId="2AAFAC8A" w14:textId="77777777" w:rsidR="00246F45" w:rsidRDefault="00246F45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B7FF" w14:textId="77777777" w:rsidR="00DA10D6" w:rsidRPr="00990629" w:rsidRDefault="00DA10D6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316AC" w14:textId="77777777" w:rsidR="00246F45" w:rsidRDefault="00246F45" w:rsidP="00701201">
      <w:r>
        <w:separator/>
      </w:r>
    </w:p>
  </w:footnote>
  <w:footnote w:type="continuationSeparator" w:id="0">
    <w:p w14:paraId="75EE57EE" w14:textId="77777777" w:rsidR="00246F45" w:rsidRDefault="00246F45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3692" w14:textId="77777777" w:rsidR="00DA10D6" w:rsidRPr="00144A51" w:rsidRDefault="006B3EF8" w:rsidP="00701201">
    <w:pPr>
      <w:pStyle w:val="Nagwek"/>
      <w:jc w:val="center"/>
      <w:rPr>
        <w:rFonts w:ascii="Calibri" w:hAnsi="Calibri" w:cs="Calibri"/>
      </w:rPr>
    </w:pPr>
    <w:r w:rsidRPr="006B3EF8">
      <w:rPr>
        <w:rFonts w:ascii="Calibri" w:hAnsi="Calibri" w:cs="Calibri"/>
      </w:rPr>
      <w:t xml:space="preserve">                                          </w:t>
    </w: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39531B">
      <w:rPr>
        <w:rFonts w:ascii="Calibri" w:hAnsi="Calibri" w:cs="Calibri"/>
      </w:rPr>
      <w:tab/>
    </w:r>
  </w:p>
  <w:p w14:paraId="6BF67965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  <w:p w14:paraId="699C0948" w14:textId="77777777" w:rsidR="00DA10D6" w:rsidRPr="00144A51" w:rsidRDefault="00DA10D6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C14"/>
    <w:multiLevelType w:val="hybridMultilevel"/>
    <w:tmpl w:val="2842F27E"/>
    <w:lvl w:ilvl="0" w:tplc="1D70BE3A">
      <w:numFmt w:val="bullet"/>
      <w:lvlText w:val=""/>
      <w:lvlJc w:val="left"/>
      <w:pPr>
        <w:ind w:left="7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636"/>
    <w:rsid w:val="00004EAA"/>
    <w:rsid w:val="00031672"/>
    <w:rsid w:val="000432A5"/>
    <w:rsid w:val="00043D36"/>
    <w:rsid w:val="00045EA3"/>
    <w:rsid w:val="00047020"/>
    <w:rsid w:val="00067894"/>
    <w:rsid w:val="00071F54"/>
    <w:rsid w:val="00075715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33EDA"/>
    <w:rsid w:val="00144A51"/>
    <w:rsid w:val="00152678"/>
    <w:rsid w:val="00155A34"/>
    <w:rsid w:val="0016354D"/>
    <w:rsid w:val="001653EE"/>
    <w:rsid w:val="0017202D"/>
    <w:rsid w:val="00174DEA"/>
    <w:rsid w:val="001768DB"/>
    <w:rsid w:val="001814D7"/>
    <w:rsid w:val="00183ED4"/>
    <w:rsid w:val="001917FA"/>
    <w:rsid w:val="00192666"/>
    <w:rsid w:val="00195917"/>
    <w:rsid w:val="001A42B3"/>
    <w:rsid w:val="001A794E"/>
    <w:rsid w:val="001B3F79"/>
    <w:rsid w:val="001B5247"/>
    <w:rsid w:val="001C25A3"/>
    <w:rsid w:val="001C696A"/>
    <w:rsid w:val="001D209F"/>
    <w:rsid w:val="001D28A9"/>
    <w:rsid w:val="001D6460"/>
    <w:rsid w:val="001D7901"/>
    <w:rsid w:val="001E470E"/>
    <w:rsid w:val="0020181F"/>
    <w:rsid w:val="00202E9D"/>
    <w:rsid w:val="002154BC"/>
    <w:rsid w:val="0022228C"/>
    <w:rsid w:val="00231DEF"/>
    <w:rsid w:val="0023587B"/>
    <w:rsid w:val="00241F3E"/>
    <w:rsid w:val="00246F45"/>
    <w:rsid w:val="00250104"/>
    <w:rsid w:val="0025286D"/>
    <w:rsid w:val="0026073E"/>
    <w:rsid w:val="002723D1"/>
    <w:rsid w:val="00280F6B"/>
    <w:rsid w:val="002810F5"/>
    <w:rsid w:val="00281E62"/>
    <w:rsid w:val="002A3700"/>
    <w:rsid w:val="002B1AEA"/>
    <w:rsid w:val="002B2362"/>
    <w:rsid w:val="002B2CB7"/>
    <w:rsid w:val="002B5931"/>
    <w:rsid w:val="002C5257"/>
    <w:rsid w:val="002D0837"/>
    <w:rsid w:val="002D13AF"/>
    <w:rsid w:val="002D3DDC"/>
    <w:rsid w:val="002D6232"/>
    <w:rsid w:val="002D6769"/>
    <w:rsid w:val="002E6A01"/>
    <w:rsid w:val="002F32DE"/>
    <w:rsid w:val="002F3666"/>
    <w:rsid w:val="00300C89"/>
    <w:rsid w:val="003014C6"/>
    <w:rsid w:val="0030434B"/>
    <w:rsid w:val="00313D3B"/>
    <w:rsid w:val="00313E4E"/>
    <w:rsid w:val="00340CD6"/>
    <w:rsid w:val="00343940"/>
    <w:rsid w:val="00347C28"/>
    <w:rsid w:val="0035151A"/>
    <w:rsid w:val="003527E9"/>
    <w:rsid w:val="00371525"/>
    <w:rsid w:val="00372C0B"/>
    <w:rsid w:val="003732C9"/>
    <w:rsid w:val="00381914"/>
    <w:rsid w:val="0039531B"/>
    <w:rsid w:val="003A08ED"/>
    <w:rsid w:val="003A2887"/>
    <w:rsid w:val="003A3C95"/>
    <w:rsid w:val="003B07A2"/>
    <w:rsid w:val="003C1631"/>
    <w:rsid w:val="003C31B3"/>
    <w:rsid w:val="003C5CF4"/>
    <w:rsid w:val="003C74F9"/>
    <w:rsid w:val="003D0E17"/>
    <w:rsid w:val="003D5E50"/>
    <w:rsid w:val="003D6EF8"/>
    <w:rsid w:val="003E1B03"/>
    <w:rsid w:val="003E6D14"/>
    <w:rsid w:val="00417A5C"/>
    <w:rsid w:val="00427A86"/>
    <w:rsid w:val="004358BB"/>
    <w:rsid w:val="0046085C"/>
    <w:rsid w:val="00461A88"/>
    <w:rsid w:val="00461D93"/>
    <w:rsid w:val="00466BE4"/>
    <w:rsid w:val="0047379E"/>
    <w:rsid w:val="004737D8"/>
    <w:rsid w:val="00486C41"/>
    <w:rsid w:val="004A1782"/>
    <w:rsid w:val="004A2946"/>
    <w:rsid w:val="004C2A3B"/>
    <w:rsid w:val="004C3986"/>
    <w:rsid w:val="004D7EE0"/>
    <w:rsid w:val="004E0434"/>
    <w:rsid w:val="004E2812"/>
    <w:rsid w:val="005057B1"/>
    <w:rsid w:val="00507DE5"/>
    <w:rsid w:val="00520136"/>
    <w:rsid w:val="0053454F"/>
    <w:rsid w:val="00535342"/>
    <w:rsid w:val="0054008F"/>
    <w:rsid w:val="005412BB"/>
    <w:rsid w:val="00552B1C"/>
    <w:rsid w:val="005532FC"/>
    <w:rsid w:val="005557A4"/>
    <w:rsid w:val="00556BD2"/>
    <w:rsid w:val="0056271A"/>
    <w:rsid w:val="00566242"/>
    <w:rsid w:val="005674CE"/>
    <w:rsid w:val="00567CB6"/>
    <w:rsid w:val="00570770"/>
    <w:rsid w:val="005710D6"/>
    <w:rsid w:val="0057510D"/>
    <w:rsid w:val="0057582F"/>
    <w:rsid w:val="005843B7"/>
    <w:rsid w:val="00585965"/>
    <w:rsid w:val="005922B8"/>
    <w:rsid w:val="00594AFC"/>
    <w:rsid w:val="00596773"/>
    <w:rsid w:val="005A129A"/>
    <w:rsid w:val="005A1C50"/>
    <w:rsid w:val="005B3ADC"/>
    <w:rsid w:val="005C380B"/>
    <w:rsid w:val="005D1179"/>
    <w:rsid w:val="005E3D8E"/>
    <w:rsid w:val="005E4BB7"/>
    <w:rsid w:val="005E7313"/>
    <w:rsid w:val="005F1B41"/>
    <w:rsid w:val="00615E3E"/>
    <w:rsid w:val="0062093D"/>
    <w:rsid w:val="00621866"/>
    <w:rsid w:val="00622D07"/>
    <w:rsid w:val="006267FC"/>
    <w:rsid w:val="00627878"/>
    <w:rsid w:val="00632909"/>
    <w:rsid w:val="00646BDC"/>
    <w:rsid w:val="00647CBF"/>
    <w:rsid w:val="0065076D"/>
    <w:rsid w:val="006627EC"/>
    <w:rsid w:val="00662981"/>
    <w:rsid w:val="00663A20"/>
    <w:rsid w:val="00676F07"/>
    <w:rsid w:val="00681421"/>
    <w:rsid w:val="006820A3"/>
    <w:rsid w:val="00693234"/>
    <w:rsid w:val="00695EAC"/>
    <w:rsid w:val="00696FC0"/>
    <w:rsid w:val="006A503A"/>
    <w:rsid w:val="006B3EF8"/>
    <w:rsid w:val="006C04F8"/>
    <w:rsid w:val="006C0E12"/>
    <w:rsid w:val="006C457C"/>
    <w:rsid w:val="006C49F5"/>
    <w:rsid w:val="006D6784"/>
    <w:rsid w:val="006E67AB"/>
    <w:rsid w:val="006E7FC1"/>
    <w:rsid w:val="006F1D7F"/>
    <w:rsid w:val="006F3DC5"/>
    <w:rsid w:val="00701201"/>
    <w:rsid w:val="007057D1"/>
    <w:rsid w:val="0070769C"/>
    <w:rsid w:val="00722049"/>
    <w:rsid w:val="00726E21"/>
    <w:rsid w:val="00735940"/>
    <w:rsid w:val="00743D91"/>
    <w:rsid w:val="0074418D"/>
    <w:rsid w:val="0074673C"/>
    <w:rsid w:val="0075221F"/>
    <w:rsid w:val="00776BFC"/>
    <w:rsid w:val="00793687"/>
    <w:rsid w:val="00796FA4"/>
    <w:rsid w:val="007A1CD1"/>
    <w:rsid w:val="007B55FB"/>
    <w:rsid w:val="007C14D3"/>
    <w:rsid w:val="007C4CAF"/>
    <w:rsid w:val="007C5854"/>
    <w:rsid w:val="007D4848"/>
    <w:rsid w:val="007D5041"/>
    <w:rsid w:val="007F2954"/>
    <w:rsid w:val="008139F8"/>
    <w:rsid w:val="00821418"/>
    <w:rsid w:val="00843DAB"/>
    <w:rsid w:val="00845761"/>
    <w:rsid w:val="00847333"/>
    <w:rsid w:val="0085764A"/>
    <w:rsid w:val="00860BAB"/>
    <w:rsid w:val="00865A6D"/>
    <w:rsid w:val="008745E4"/>
    <w:rsid w:val="00874E58"/>
    <w:rsid w:val="008834DC"/>
    <w:rsid w:val="0088782D"/>
    <w:rsid w:val="00894687"/>
    <w:rsid w:val="008A48C1"/>
    <w:rsid w:val="008B287C"/>
    <w:rsid w:val="008B3D22"/>
    <w:rsid w:val="008B511B"/>
    <w:rsid w:val="008B57D1"/>
    <w:rsid w:val="008B7BD0"/>
    <w:rsid w:val="008D049B"/>
    <w:rsid w:val="008D08AF"/>
    <w:rsid w:val="008D5137"/>
    <w:rsid w:val="0091056B"/>
    <w:rsid w:val="00921051"/>
    <w:rsid w:val="00921C1A"/>
    <w:rsid w:val="009272BD"/>
    <w:rsid w:val="00927995"/>
    <w:rsid w:val="00940F1D"/>
    <w:rsid w:val="00945088"/>
    <w:rsid w:val="009453F4"/>
    <w:rsid w:val="009509FF"/>
    <w:rsid w:val="00970A0C"/>
    <w:rsid w:val="0097226E"/>
    <w:rsid w:val="00977359"/>
    <w:rsid w:val="00990629"/>
    <w:rsid w:val="009C2400"/>
    <w:rsid w:val="009C3AAC"/>
    <w:rsid w:val="009E2C0C"/>
    <w:rsid w:val="009F03B7"/>
    <w:rsid w:val="009F47E1"/>
    <w:rsid w:val="009F501C"/>
    <w:rsid w:val="00A2167F"/>
    <w:rsid w:val="00A341E0"/>
    <w:rsid w:val="00A41768"/>
    <w:rsid w:val="00A42404"/>
    <w:rsid w:val="00A42F0A"/>
    <w:rsid w:val="00A442F5"/>
    <w:rsid w:val="00A4642D"/>
    <w:rsid w:val="00A521CF"/>
    <w:rsid w:val="00A64E24"/>
    <w:rsid w:val="00A72CB5"/>
    <w:rsid w:val="00A81EF9"/>
    <w:rsid w:val="00A85101"/>
    <w:rsid w:val="00AA2DDC"/>
    <w:rsid w:val="00AB2058"/>
    <w:rsid w:val="00AC2012"/>
    <w:rsid w:val="00AC35D1"/>
    <w:rsid w:val="00AC3A80"/>
    <w:rsid w:val="00AC6A1C"/>
    <w:rsid w:val="00AD1904"/>
    <w:rsid w:val="00AD682E"/>
    <w:rsid w:val="00AE7CC5"/>
    <w:rsid w:val="00AF7297"/>
    <w:rsid w:val="00B05FE9"/>
    <w:rsid w:val="00B118F6"/>
    <w:rsid w:val="00B13FB5"/>
    <w:rsid w:val="00B1430A"/>
    <w:rsid w:val="00B270B5"/>
    <w:rsid w:val="00B31E0F"/>
    <w:rsid w:val="00B3596F"/>
    <w:rsid w:val="00B359FF"/>
    <w:rsid w:val="00B35F24"/>
    <w:rsid w:val="00B3690D"/>
    <w:rsid w:val="00B416ED"/>
    <w:rsid w:val="00B433C3"/>
    <w:rsid w:val="00B57E38"/>
    <w:rsid w:val="00B6593E"/>
    <w:rsid w:val="00B7339F"/>
    <w:rsid w:val="00B745D9"/>
    <w:rsid w:val="00B85017"/>
    <w:rsid w:val="00B87A37"/>
    <w:rsid w:val="00B96A9E"/>
    <w:rsid w:val="00BA1B11"/>
    <w:rsid w:val="00BA4B1B"/>
    <w:rsid w:val="00BA6F7C"/>
    <w:rsid w:val="00BB19E2"/>
    <w:rsid w:val="00BB7133"/>
    <w:rsid w:val="00BC0A90"/>
    <w:rsid w:val="00BC2830"/>
    <w:rsid w:val="00BC2D97"/>
    <w:rsid w:val="00BC5CB3"/>
    <w:rsid w:val="00BE2F21"/>
    <w:rsid w:val="00BE3C7E"/>
    <w:rsid w:val="00BE5E34"/>
    <w:rsid w:val="00BE6D65"/>
    <w:rsid w:val="00BF6F05"/>
    <w:rsid w:val="00C007A4"/>
    <w:rsid w:val="00C01244"/>
    <w:rsid w:val="00C033C0"/>
    <w:rsid w:val="00C12FF7"/>
    <w:rsid w:val="00C13499"/>
    <w:rsid w:val="00C20D7E"/>
    <w:rsid w:val="00C20F3D"/>
    <w:rsid w:val="00C22FD5"/>
    <w:rsid w:val="00C3013D"/>
    <w:rsid w:val="00C44495"/>
    <w:rsid w:val="00C50315"/>
    <w:rsid w:val="00C50A9E"/>
    <w:rsid w:val="00C626DD"/>
    <w:rsid w:val="00C639B0"/>
    <w:rsid w:val="00C71767"/>
    <w:rsid w:val="00C73AA3"/>
    <w:rsid w:val="00C754F0"/>
    <w:rsid w:val="00C75F9D"/>
    <w:rsid w:val="00C81460"/>
    <w:rsid w:val="00C84ED8"/>
    <w:rsid w:val="00C957A4"/>
    <w:rsid w:val="00C9663E"/>
    <w:rsid w:val="00CA3EA1"/>
    <w:rsid w:val="00CB0661"/>
    <w:rsid w:val="00CB51C3"/>
    <w:rsid w:val="00CC01E6"/>
    <w:rsid w:val="00CC156A"/>
    <w:rsid w:val="00CC270E"/>
    <w:rsid w:val="00CF0A12"/>
    <w:rsid w:val="00CF3EBD"/>
    <w:rsid w:val="00D1097B"/>
    <w:rsid w:val="00D13E64"/>
    <w:rsid w:val="00D217CD"/>
    <w:rsid w:val="00D2282F"/>
    <w:rsid w:val="00D31D5D"/>
    <w:rsid w:val="00D40E0F"/>
    <w:rsid w:val="00D65E2A"/>
    <w:rsid w:val="00D82F86"/>
    <w:rsid w:val="00D90EBF"/>
    <w:rsid w:val="00DA10D6"/>
    <w:rsid w:val="00DA1207"/>
    <w:rsid w:val="00DA53E2"/>
    <w:rsid w:val="00DA6BE2"/>
    <w:rsid w:val="00DB4AB5"/>
    <w:rsid w:val="00DC3C0D"/>
    <w:rsid w:val="00DD2D41"/>
    <w:rsid w:val="00DD53FB"/>
    <w:rsid w:val="00DF01E9"/>
    <w:rsid w:val="00DF3871"/>
    <w:rsid w:val="00DF3879"/>
    <w:rsid w:val="00E06A60"/>
    <w:rsid w:val="00E06BE6"/>
    <w:rsid w:val="00E105AA"/>
    <w:rsid w:val="00E1327D"/>
    <w:rsid w:val="00E13CDD"/>
    <w:rsid w:val="00E24BB1"/>
    <w:rsid w:val="00E32071"/>
    <w:rsid w:val="00E33DAA"/>
    <w:rsid w:val="00E341FF"/>
    <w:rsid w:val="00E3472C"/>
    <w:rsid w:val="00E4491E"/>
    <w:rsid w:val="00E62F3B"/>
    <w:rsid w:val="00E633CC"/>
    <w:rsid w:val="00E67134"/>
    <w:rsid w:val="00E67EA3"/>
    <w:rsid w:val="00E7472F"/>
    <w:rsid w:val="00E77724"/>
    <w:rsid w:val="00E805E9"/>
    <w:rsid w:val="00E80D52"/>
    <w:rsid w:val="00E81645"/>
    <w:rsid w:val="00E838B8"/>
    <w:rsid w:val="00EA1EEC"/>
    <w:rsid w:val="00EA6CCD"/>
    <w:rsid w:val="00EB2249"/>
    <w:rsid w:val="00EB556A"/>
    <w:rsid w:val="00EB7B25"/>
    <w:rsid w:val="00EC2828"/>
    <w:rsid w:val="00EC5CB9"/>
    <w:rsid w:val="00EE6926"/>
    <w:rsid w:val="00EE6A23"/>
    <w:rsid w:val="00EF651E"/>
    <w:rsid w:val="00F05682"/>
    <w:rsid w:val="00F0581D"/>
    <w:rsid w:val="00F14E8E"/>
    <w:rsid w:val="00F20112"/>
    <w:rsid w:val="00F27269"/>
    <w:rsid w:val="00F53555"/>
    <w:rsid w:val="00F53CC8"/>
    <w:rsid w:val="00F65D84"/>
    <w:rsid w:val="00F73B4B"/>
    <w:rsid w:val="00F771A4"/>
    <w:rsid w:val="00F80FCC"/>
    <w:rsid w:val="00F90437"/>
    <w:rsid w:val="00FA272A"/>
    <w:rsid w:val="00FA56C1"/>
    <w:rsid w:val="00FA6BCF"/>
    <w:rsid w:val="00FB0DE1"/>
    <w:rsid w:val="00FC1118"/>
    <w:rsid w:val="00FD08A7"/>
    <w:rsid w:val="00FD6E98"/>
    <w:rsid w:val="00FE12DC"/>
    <w:rsid w:val="00FF075D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A60F7D"/>
  <w15:docId w15:val="{CCC8F8EA-11A7-4BAE-8438-2390A04A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57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C09C-E41F-4F5F-92DE-9ADD3EA1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esnazyk</cp:lastModifiedBy>
  <cp:revision>5</cp:revision>
  <cp:lastPrinted>2014-10-22T11:44:00Z</cp:lastPrinted>
  <dcterms:created xsi:type="dcterms:W3CDTF">2024-03-29T12:12:00Z</dcterms:created>
  <dcterms:modified xsi:type="dcterms:W3CDTF">2024-08-08T13:12:00Z</dcterms:modified>
</cp:coreProperties>
</file>